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DE6511">
        <w:t>130</w:t>
      </w:r>
      <w:r w:rsidR="0005389A">
        <w:t> </w:t>
      </w:r>
      <w:r w:rsidR="0005389A" w:rsidRPr="0005389A">
        <w:t>000</w:t>
      </w:r>
      <w:r w:rsidR="0005389A">
        <w:t xml:space="preserve">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1BFDC290" w:rsidR="00EF7634" w:rsidRPr="00937E9E" w:rsidRDefault="00433E98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55235B">
        <w:rPr>
          <w:rFonts w:ascii="Verdana" w:hAnsi="Verdana"/>
          <w:b/>
          <w:sz w:val="20"/>
          <w:szCs w:val="20"/>
        </w:rPr>
        <w:t xml:space="preserve">i organizację ruchu </w:t>
      </w:r>
      <w:r w:rsidR="001550F0" w:rsidRPr="00937E9E">
        <w:rPr>
          <w:rFonts w:ascii="Verdana" w:hAnsi="Verdana"/>
          <w:b/>
          <w:sz w:val="20"/>
          <w:szCs w:val="20"/>
        </w:rPr>
        <w:t xml:space="preserve">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85A1D" w:rsidRPr="00937E9E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85A1D" w:rsidRPr="00937E9E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r w:rsidR="00B426AE">
        <w:rPr>
          <w:rFonts w:ascii="Verdana" w:hAnsi="Verdana" w:cs="Arial"/>
          <w:b/>
          <w:sz w:val="20"/>
          <w:szCs w:val="20"/>
        </w:rPr>
        <w:t>9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 na terenie Rejonu</w:t>
      </w:r>
      <w:r w:rsidR="00B426AE">
        <w:rPr>
          <w:rFonts w:ascii="Verdana" w:hAnsi="Verdana" w:cs="Arial"/>
          <w:b/>
          <w:sz w:val="20"/>
          <w:szCs w:val="20"/>
        </w:rPr>
        <w:t xml:space="preserve"> Opatów i Busko-Zdrój</w:t>
      </w:r>
      <w:r w:rsidR="00B51433">
        <w:rPr>
          <w:rFonts w:ascii="Verdana" w:hAnsi="Verdana" w:cs="Arial"/>
          <w:b/>
          <w:sz w:val="20"/>
          <w:szCs w:val="20"/>
        </w:rPr>
        <w:t xml:space="preserve"> 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w woj. świętokrzyskim poprzez wykonanie w systemie Projektuj i Buduj oświetlenia dedykowanego wraz z robotami towarzyszącymi na </w:t>
      </w:r>
      <w:r w:rsidR="00B51433">
        <w:rPr>
          <w:rFonts w:ascii="Verdana" w:hAnsi="Verdana" w:cs="Arial"/>
          <w:b/>
          <w:sz w:val="20"/>
          <w:szCs w:val="20"/>
        </w:rPr>
        <w:t>dro</w:t>
      </w:r>
      <w:r w:rsidR="00B426AE">
        <w:rPr>
          <w:rFonts w:ascii="Verdana" w:hAnsi="Verdana" w:cs="Arial"/>
          <w:b/>
          <w:sz w:val="20"/>
          <w:szCs w:val="20"/>
        </w:rPr>
        <w:t>dze</w:t>
      </w:r>
      <w:r w:rsidR="00B51433">
        <w:rPr>
          <w:rFonts w:ascii="Verdana" w:hAnsi="Verdana" w:cs="Arial"/>
          <w:b/>
          <w:sz w:val="20"/>
          <w:szCs w:val="20"/>
        </w:rPr>
        <w:t xml:space="preserve"> krajow</w:t>
      </w:r>
      <w:r w:rsidR="00B426AE">
        <w:rPr>
          <w:rFonts w:ascii="Verdana" w:hAnsi="Verdana" w:cs="Arial"/>
          <w:b/>
          <w:sz w:val="20"/>
          <w:szCs w:val="20"/>
        </w:rPr>
        <w:t>ej</w:t>
      </w:r>
      <w:r w:rsidR="00B51433">
        <w:rPr>
          <w:rFonts w:ascii="Verdana" w:hAnsi="Verdana" w:cs="Arial"/>
          <w:b/>
          <w:sz w:val="20"/>
          <w:szCs w:val="20"/>
        </w:rPr>
        <w:t xml:space="preserve"> nr </w:t>
      </w:r>
      <w:r w:rsidR="00B426AE">
        <w:rPr>
          <w:rFonts w:ascii="Verdana" w:hAnsi="Verdana" w:cs="Arial"/>
          <w:b/>
          <w:sz w:val="20"/>
          <w:szCs w:val="20"/>
        </w:rPr>
        <w:t xml:space="preserve">9 </w:t>
      </w:r>
      <w:r w:rsidR="00285A1D" w:rsidRPr="00937E9E">
        <w:rPr>
          <w:rFonts w:ascii="Verdana" w:hAnsi="Verdana" w:cs="Arial"/>
          <w:b/>
          <w:sz w:val="20"/>
          <w:szCs w:val="20"/>
        </w:rPr>
        <w:t>na terenie województwa świętokrzyskiego</w:t>
      </w:r>
      <w:r w:rsidR="00764EFF" w:rsidRPr="00937E9E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018A0707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>okres 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 xml:space="preserve">obót, nie później niż w czasie określonym w umowie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br/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29896464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B51433">
        <w:rPr>
          <w:rFonts w:ascii="Verdana" w:hAnsi="Verdana"/>
          <w:iCs/>
          <w:color w:val="000000" w:themeColor="text1"/>
          <w:sz w:val="20"/>
          <w:szCs w:val="20"/>
        </w:rPr>
        <w:t>listopad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676E25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3BC1BB26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listopad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653EBFED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bookmarkStart w:id="0" w:name="_GoBack"/>
      <w:bookmarkEnd w:id="0"/>
      <w:r w:rsidR="00B51433">
        <w:rPr>
          <w:rFonts w:ascii="Verdana" w:hAnsi="Verdana" w:cs="Verdana"/>
          <w:color w:val="000000" w:themeColor="text1"/>
          <w:sz w:val="20"/>
          <w:szCs w:val="20"/>
        </w:rPr>
        <w:t>listopad</w:t>
      </w:r>
      <w:r w:rsidR="00676E25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2022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listopad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711DD0EC" w:rsidR="0027612B" w:rsidRDefault="002E188C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____- Rejon </w:t>
      </w:r>
      <w:r w:rsidR="00B426AE">
        <w:rPr>
          <w:rFonts w:ascii="Verdana" w:hAnsi="Verdana" w:cs="Tahoma"/>
          <w:sz w:val="20"/>
          <w:szCs w:val="20"/>
          <w:lang w:eastAsia="pl-PL"/>
        </w:rPr>
        <w:t>Opatów</w:t>
      </w:r>
    </w:p>
    <w:p w14:paraId="0F532B17" w14:textId="3BE9AED4" w:rsidR="00B426AE" w:rsidRDefault="00B426AE" w:rsidP="00B426A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__________________- Rejon </w:t>
      </w:r>
      <w:r>
        <w:rPr>
          <w:rFonts w:ascii="Verdana" w:hAnsi="Verdana" w:cs="Tahoma"/>
          <w:sz w:val="20"/>
          <w:szCs w:val="20"/>
          <w:lang w:eastAsia="pl-PL"/>
        </w:rPr>
        <w:t>Busko-Zdrój</w:t>
      </w:r>
    </w:p>
    <w:p w14:paraId="267006E2" w14:textId="77777777" w:rsidR="00B426AE" w:rsidRPr="00937E9E" w:rsidRDefault="00B426AE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5A5AD572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ins w:id="1" w:author="Marcin Wróblewski" w:date="2022-09-11T17:24:00Z">
        <w:r>
          <w:rPr>
            <w:rFonts w:ascii="Verdana" w:hAnsi="Verdana" w:cs="Tahoma"/>
            <w:sz w:val="20"/>
            <w:szCs w:val="20"/>
          </w:rPr>
          <w:t>;</w:t>
        </w:r>
      </w:ins>
      <w:del w:id="2" w:author="Marcin Wróblewski" w:date="2022-09-11T17:24:00Z">
        <w:r w:rsidR="009B4C26" w:rsidRPr="00937E9E" w:rsidDel="00A44477">
          <w:rPr>
            <w:rFonts w:ascii="Verdana" w:hAnsi="Verdana" w:cs="Tahoma"/>
            <w:sz w:val="20"/>
            <w:szCs w:val="20"/>
          </w:rPr>
          <w:delText>.</w:delText>
        </w:r>
      </w:del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1DABCF69" w:rsidR="009B4C2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Kierownika p</w:t>
      </w:r>
      <w:r w:rsidRPr="00937E9E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B51433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 w:hanging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78FAB57C" w14:textId="488D2D44" w:rsidR="00B17213" w:rsidRPr="005D6332" w:rsidDel="00043C83" w:rsidRDefault="00B17213" w:rsidP="005D6332">
      <w:pPr>
        <w:spacing w:line="260" w:lineRule="atLeast"/>
        <w:rPr>
          <w:del w:id="3" w:author="Marcin Wróblewski" w:date="2022-07-11T00:55:00Z"/>
          <w:rFonts w:ascii="Verdana" w:hAnsi="Verdana" w:cs="Tahoma"/>
          <w:sz w:val="20"/>
          <w:szCs w:val="20"/>
        </w:rPr>
      </w:pP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BEE69AC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.</w:t>
      </w:r>
    </w:p>
    <w:p w14:paraId="6A6EBAA0" w14:textId="024B3776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pkt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3AD5D367" w14:textId="16B61369" w:rsidR="00DE6511" w:rsidRPr="00B51433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C225062" w14:textId="77777777" w:rsidR="007B5D8A" w:rsidRDefault="007B5D8A" w:rsidP="007B5D8A">
      <w:pPr>
        <w:spacing w:after="80"/>
        <w:ind w:right="-3"/>
        <w:jc w:val="both"/>
        <w:rPr>
          <w:ins w:id="4" w:author="Marcin Wróblewski" w:date="2022-09-11T16:49:00Z"/>
          <w:rFonts w:ascii="Verdana" w:eastAsia="MS Reference Sans Serif" w:hAnsi="Verdana" w:cs="Calibri"/>
          <w:color w:val="FF0000"/>
          <w:sz w:val="22"/>
          <w:szCs w:val="22"/>
          <w:lang w:val="pl"/>
        </w:rPr>
      </w:pP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64B003CE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  <w:del w:id="5" w:author="Marcin Wróblewski" w:date="2022-07-11T00:58:00Z">
        <w:r w:rsidR="009C0FB6" w:rsidRPr="00937E9E" w:rsidDel="00043C83">
          <w:rPr>
            <w:rFonts w:ascii="Verdana" w:hAnsi="Verdana"/>
            <w:sz w:val="20"/>
            <w:szCs w:val="20"/>
          </w:rPr>
          <w:delText>,</w:delText>
        </w:r>
      </w:del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ins w:id="6" w:author="Tworek Michał" w:date="2022-07-15T07:37:00Z">
        <w:r w:rsidR="00D873AE">
          <w:rPr>
            <w:rFonts w:ascii="Verdana" w:hAnsi="Verdana" w:cs="Tahoma"/>
            <w:sz w:val="20"/>
            <w:szCs w:val="20"/>
          </w:rPr>
          <w:t xml:space="preserve"> </w:t>
        </w:r>
      </w:ins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45956C52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del w:id="7" w:author="Marcin Wróblewski" w:date="2022-09-11T16:55:00Z">
        <w:r w:rsidR="009866E1" w:rsidRPr="00B51433" w:rsidDel="006C74AF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> ustanowionym przez Zamawiającego Kierownikiem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29C34AAB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del w:id="8" w:author="Wróblewski Marcin" w:date="2022-08-01T13:30:00Z">
        <w:r w:rsidR="009866E1" w:rsidDel="00FD5E24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3FEFFB39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3) braku podejmowania działań zgodnych z Opisem Przedmiotu Zamówienia mimo drugiego pisemnego wezwania kierownika projektu,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99EC0EC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del w:id="9" w:author="Wróblewski Marcin" w:date="2022-10-10T11:52:00Z">
        <w:r w:rsidRPr="00937E9E" w:rsidDel="00934478">
          <w:rPr>
            <w:rFonts w:ascii="Verdana" w:hAnsi="Verdana"/>
            <w:sz w:val="20"/>
            <w:szCs w:val="20"/>
            <w:lang w:eastAsia="pl-PL"/>
          </w:rPr>
          <w:delText xml:space="preserve">z </w:delText>
        </w:r>
      </w:del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</w:t>
      </w:r>
      <w:ins w:id="10" w:author="Tworek Michał" w:date="2022-07-18T09:03:00Z">
        <w:r w:rsidR="00D7498E" w:rsidRPr="00B51433">
          <w:rPr>
            <w:rFonts w:ascii="Verdana" w:hAnsi="Verdana"/>
            <w:sz w:val="20"/>
            <w:szCs w:val="20"/>
            <w:lang w:eastAsia="pl-PL"/>
          </w:rPr>
          <w:t>7</w:t>
        </w:r>
      </w:ins>
      <w:r w:rsidR="00D7498E" w:rsidRPr="00B51433">
        <w:rPr>
          <w:rFonts w:ascii="Verdana" w:hAnsi="Verdana"/>
          <w:sz w:val="20"/>
          <w:szCs w:val="20"/>
          <w:lang w:eastAsia="pl-PL"/>
        </w:rPr>
        <w:t xml:space="preserve">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0D606CA2" w14:textId="39DD7AC9" w:rsidR="00693D57" w:rsidRPr="00937E9E" w:rsidDel="006C74AF" w:rsidRDefault="00693D57" w:rsidP="0064618E">
      <w:pPr>
        <w:spacing w:line="260" w:lineRule="atLeast"/>
        <w:jc w:val="center"/>
        <w:rPr>
          <w:del w:id="11" w:author="Marcin Wróblewski" w:date="2022-09-11T16:57:00Z"/>
          <w:rFonts w:ascii="Verdana" w:hAnsi="Verdana" w:cs="Tahoma"/>
          <w:bCs/>
          <w:sz w:val="20"/>
          <w:szCs w:val="20"/>
        </w:rPr>
      </w:pPr>
    </w:p>
    <w:p w14:paraId="3E65369D" w14:textId="0719CB2F" w:rsidR="004A766E" w:rsidDel="006C74AF" w:rsidRDefault="004A766E" w:rsidP="0064618E">
      <w:pPr>
        <w:spacing w:line="260" w:lineRule="atLeast"/>
        <w:jc w:val="center"/>
        <w:rPr>
          <w:del w:id="12" w:author="Marcin Wróblewski" w:date="2022-09-11T16:57:00Z"/>
          <w:rFonts w:ascii="Verdana" w:hAnsi="Verdana" w:cs="Tahoma"/>
          <w:bCs/>
          <w:sz w:val="20"/>
          <w:szCs w:val="20"/>
        </w:rPr>
      </w:pP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ins w:id="13" w:author="Tworek Michał" w:date="2022-10-10T13:01:00Z"/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ins w:id="14" w:author="Tworek Michał" w:date="2022-10-10T13:01:00Z"/>
          <w:rFonts w:ascii="Verdana" w:hAnsi="Verdana" w:cs="Tahoma"/>
          <w:bCs/>
          <w:sz w:val="20"/>
          <w:szCs w:val="20"/>
        </w:rPr>
      </w:pPr>
    </w:p>
    <w:p w14:paraId="5DE159D7" w14:textId="77777777" w:rsidR="007C2613" w:rsidRPr="00937E9E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lastRenderedPageBreak/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in Wróblewski">
    <w15:presenceInfo w15:providerId="Windows Live" w15:userId="c41a33da4307125e"/>
  </w15:person>
  <w15:person w15:author="Tworek Michał">
    <w15:presenceInfo w15:providerId="AD" w15:userId="S-1-5-21-2797994229-2454865769-3146988229-40187"/>
  </w15:person>
  <w15:person w15:author="Wróblewski Marcin">
    <w15:presenceInfo w15:providerId="AD" w15:userId="S-1-5-21-2797994229-2454865769-3146988229-454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4A6E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79FA"/>
    <w:rsid w:val="00B014A5"/>
    <w:rsid w:val="00B02132"/>
    <w:rsid w:val="00B05333"/>
    <w:rsid w:val="00B12BEA"/>
    <w:rsid w:val="00B17213"/>
    <w:rsid w:val="00B24538"/>
    <w:rsid w:val="00B35C9D"/>
    <w:rsid w:val="00B36EFD"/>
    <w:rsid w:val="00B426AE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23AA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C14C3"/>
    <w:rsid w:val="00FC3186"/>
    <w:rsid w:val="00FD1291"/>
    <w:rsid w:val="00FD2F7B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2592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Tworek Michał</cp:lastModifiedBy>
  <cp:revision>7</cp:revision>
  <cp:lastPrinted>2022-07-18T06:06:00Z</cp:lastPrinted>
  <dcterms:created xsi:type="dcterms:W3CDTF">2022-10-10T10:59:00Z</dcterms:created>
  <dcterms:modified xsi:type="dcterms:W3CDTF">2022-11-15T07:36:00Z</dcterms:modified>
</cp:coreProperties>
</file>